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B98D868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Pr="00E0599B">
        <w:rPr>
          <w:rFonts w:ascii="Verdana" w:eastAsia="Verdana" w:hAnsi="Verdana"/>
          <w:b/>
          <w:sz w:val="18"/>
          <w:szCs w:val="18"/>
          <w:lang w:eastAsia="en-US"/>
          <w:rPrChange w:id="0" w:author="Bauerová Pavlína" w:date="2022-06-30T09:45:00Z">
            <w:rPr>
              <w:rFonts w:ascii="Verdana" w:eastAsia="Verdana" w:hAnsi="Verdana"/>
              <w:sz w:val="18"/>
              <w:szCs w:val="18"/>
              <w:lang w:eastAsia="en-US"/>
            </w:rPr>
          </w:rPrChange>
        </w:rPr>
        <w:t>„</w:t>
      </w:r>
      <w:del w:id="1" w:author="Bauerová Pavlína" w:date="2022-06-30T09:45:00Z">
        <w:r w:rsidRPr="00E0599B" w:rsidDel="00E0599B">
          <w:rPr>
            <w:rFonts w:ascii="Verdana" w:eastAsia="Verdana" w:hAnsi="Verdana"/>
            <w:b/>
            <w:sz w:val="18"/>
            <w:szCs w:val="18"/>
            <w:highlight w:val="yellow"/>
            <w:lang w:eastAsia="en-US"/>
            <w:rPrChange w:id="2" w:author="Bauerová Pavlína" w:date="2022-06-30T09:45:00Z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PrChange>
          </w:rPr>
          <w:delText>[</w:delText>
        </w:r>
      </w:del>
      <w:ins w:id="3" w:author="Bauerová Pavlína" w:date="2022-06-30T09:45:00Z">
        <w:r w:rsidR="00E0599B" w:rsidRPr="00E0599B">
          <w:rPr>
            <w:rFonts w:ascii="Verdana" w:eastAsia="Verdana" w:hAnsi="Verdana"/>
            <w:b/>
            <w:sz w:val="18"/>
            <w:szCs w:val="18"/>
            <w:lang w:eastAsia="en-US"/>
            <w:rPrChange w:id="4" w:author="Bauerová Pavlína" w:date="2022-06-30T09:45:00Z">
              <w:rPr>
                <w:rFonts w:ascii="Verdana" w:eastAsia="Verdana" w:hAnsi="Verdana"/>
                <w:sz w:val="18"/>
                <w:szCs w:val="18"/>
                <w:lang w:eastAsia="en-US"/>
              </w:rPr>
            </w:rPrChange>
          </w:rPr>
          <w:t>Oprava propustků na trati Suchdol nad Odrou - Fulnek 1. etapa</w:t>
        </w:r>
      </w:ins>
      <w:del w:id="5" w:author="Bauerová Pavlína" w:date="2022-06-30T09:45:00Z">
        <w:r w:rsidRPr="00E0599B" w:rsidDel="00E0599B">
          <w:rPr>
            <w:rFonts w:ascii="Verdana" w:eastAsia="Verdana" w:hAnsi="Verdana"/>
            <w:b/>
            <w:sz w:val="18"/>
            <w:szCs w:val="18"/>
            <w:highlight w:val="yellow"/>
            <w:lang w:eastAsia="en-US"/>
            <w:rPrChange w:id="6" w:author="Bauerová Pavlína" w:date="2022-06-30T09:45:00Z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PrChange>
          </w:rPr>
          <w:delText>VLOŽÍ ZHOTOVITEL]</w:delText>
        </w:r>
      </w:del>
      <w:r w:rsidRPr="00E0599B">
        <w:rPr>
          <w:rFonts w:ascii="Verdana" w:eastAsia="Verdana" w:hAnsi="Verdana"/>
          <w:b/>
          <w:sz w:val="18"/>
          <w:szCs w:val="18"/>
          <w:lang w:eastAsia="en-US"/>
          <w:rPrChange w:id="7" w:author="Bauerová Pavlína" w:date="2022-06-30T09:45:00Z">
            <w:rPr>
              <w:rFonts w:ascii="Verdana" w:eastAsia="Verdana" w:hAnsi="Verdana"/>
              <w:sz w:val="18"/>
              <w:szCs w:val="18"/>
              <w:lang w:eastAsia="en-US"/>
            </w:rPr>
          </w:rPrChange>
        </w:rPr>
        <w:t>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  <w:bookmarkStart w:id="8" w:name="_GoBack"/>
      <w:bookmarkEnd w:id="8"/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6E4C82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0599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0599B" w:rsidRPr="00E0599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352A3E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0599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0599B">
      <w:fldChar w:fldCharType="begin"/>
    </w:r>
    <w:r w:rsidR="00E0599B">
      <w:instrText xml:space="preserve"> SECTIONPAGES  \* Arabic  \* MERGEFORMAT </w:instrText>
    </w:r>
    <w:r w:rsidR="00E0599B">
      <w:fldChar w:fldCharType="separate"/>
    </w:r>
    <w:r w:rsidR="00E0599B" w:rsidRPr="00E0599B">
      <w:rPr>
        <w:rFonts w:cs="Arial"/>
        <w:noProof/>
        <w:sz w:val="14"/>
        <w:szCs w:val="14"/>
      </w:rPr>
      <w:t>2</w:t>
    </w:r>
    <w:r w:rsidR="00E0599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003AA322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A3DAB1D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uerová Pavlína">
    <w15:presenceInfo w15:providerId="AD" w15:userId="S-1-5-21-3656830906-3839017365-80349702-179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1D12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0599B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3A6948-C489-4C2E-90F3-A8DA93110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411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2021-11-03T13:52:00Z</dcterms:created>
  <dcterms:modified xsi:type="dcterms:W3CDTF">2022-06-30T07:46:00Z</dcterms:modified>
</cp:coreProperties>
</file>